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When editing, it is helpful to track </w:t>
      </w:r>
      <w:del w:id="0" w:author="name" w:date="2008-01-21T12:29:00Z">
        <w:r>
          <w:delText xml:space="preserve">edits  </w:delText>
        </w:r>
      </w:del>
      <w:ins w:id="1" w:author="name" w:date="2008-01-21T12:29:00Z">
        <w:r>
          <w:t xml:space="preserve">changes  </w:t>
        </w:r>
      </w:ins>
      <w:r>
        <w:t xml:space="preserve">or add </w:t>
      </w:r>
      <w:commentRangeStart w:id="2"/>
      <w:r>
        <w:t xml:space="preserve">comments</w:t>
      </w:r>
      <w:commentRangeEnd w:id="2"/>
      <w:r>
        <w:rPr>
          <w:rStyle w:val="CommentReference"/>
        </w:rPr>
        <w:commentReference w:id="2"/>
      </w:r>
      <w:r>
        <w:t xml:space="preserve">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name" w:date="2009-05-08T16:04:00Z" w:initials="n">
    <w:p w:rsidR="005754E0" w:rsidRDefault="005754E0" w:rsidP="005754E0">
      <w:pPr>
        <w:pStyle w:val="CommentText"/>
      </w:pPr>
      <w:r>
        <w:rPr>
          <w:rStyle w:val="CommentReference"/>
        </w:rPr>
        <w:annotationRef/>
      </w:r>
      <w:r>
        <w:t>Nice comment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16578"/>
    <w:rsid w:val="000C2AB1"/>
    <w:rsid w:val="000D0D27"/>
    <w:rsid w:val="00152CE6"/>
    <w:rsid w:val="00160B1C"/>
    <w:rsid w:val="00216578"/>
    <w:rsid w:val="00222B4F"/>
    <w:rsid w:val="002A08C9"/>
    <w:rsid w:val="003252E7"/>
    <w:rsid w:val="0035021C"/>
    <w:rsid w:val="00371189"/>
    <w:rsid w:val="003D6DF3"/>
    <w:rsid w:val="005019B1"/>
    <w:rsid w:val="00550C5A"/>
    <w:rsid w:val="005754E0"/>
    <w:rsid w:val="005B6C68"/>
    <w:rsid w:val="005E7207"/>
    <w:rsid w:val="007877D7"/>
    <w:rsid w:val="007B5902"/>
    <w:rsid w:val="007B7EDA"/>
    <w:rsid w:val="008469B9"/>
    <w:rsid w:val="00880E30"/>
    <w:rsid w:val="008C6109"/>
    <w:rsid w:val="008F51C2"/>
    <w:rsid w:val="0093691D"/>
    <w:rsid w:val="009640AA"/>
    <w:rsid w:val="00996B08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6E91"/>
    <w:rsid w:val="00D849CA"/>
    <w:rsid w:val="00E0349C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4E0"/>
    <w:pPr>
      <w:spacing w:after="200" w:line="276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16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578"/>
    <w:rPr>
      <w:rFonts w:asciiTheme="minorHAnsi" w:hAnsi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Company>LDS Church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HIGINBOTHAMDW</dc:creator>
  <cp:keywords/>
  <dc:description/>
  <cp:lastModifiedBy>HIGINBOTHAMDW</cp:lastModifiedBy>
  <cp:revision>5</cp:revision>
  <dcterms:created xsi:type="dcterms:W3CDTF">2009-05-08T21:51:00Z</dcterms:created>
  <dcterms:modified xsi:type="dcterms:W3CDTF">2009-05-16T13:07:00Z</dcterms:modified>
</cp:coreProperties>
</file>