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
        <w:t xml:space="preserve">isthay ishay ahay eferenceray ocumentday (OOoNinjahay vay1.2) oducedpray inhay icrosoftmay Officehay 2007.  isthay ocumentday eststay ahay arietyvay ofhay asicbay eaturesfay orfay omparingcay ogramspray ichwhay onvertcay orhay otherwisehay interprethay OpenXMLhay.</w:t>
      </w:r>
    </w:p>
    <w:p>
      <w:r>
        <w:t xml:space="preserve">esethay ontsfay andhay ontfay attributeshay: </w:t>
      </w:r>
      <w:r>
        <w:rPr>
          <w:b/>
        </w:rPr>
        <w:t>{g0}oldbay{/g1}</w:t>
      </w:r>
      <w:r>
        <w:t xml:space="preserve">, </w:t>
      </w:r>
      <w:r>
        <w:rPr>
          <w:i/>
        </w:rPr>
        <w:t>{g2}italicshay{/g3}</w:t>
      </w:r>
      <w:r>
        <w:t xml:space="preserve">, </w:t>
      </w:r>
      <w:r>
        <w:rPr>
          <w:u w:val="single"/>
        </w:rPr>
        <w:t>{g4}underlinehay{/g5}</w:t>
      </w:r>
      <w:r>
        <w:t xml:space="preserve">, </w:t>
      </w:r>
      <w:r>
        <w:rPr>
          <w:strike/>
        </w:rPr>
        <w:t>{g6}ikethroughstray{/g7}</w:t>
      </w:r>
      <w:r>
        <w:t xml:space="preserve">, </w:t>
      </w:r>
      <w:r>
        <w:rPr>
          <w:vertAlign w:val="superscript"/>
        </w:rPr>
        <w:t>{g8}uperscriptsay{/g9}</w:t>
      </w:r>
      <w:r>
        <w:t xml:space="preserve">, </w:t>
      </w:r>
      <w:r>
        <w:rPr>
          <w:vertAlign w:val="subscript"/>
        </w:rPr>
        <w:t>{g10}ubscriptsay{/g11}</w:t>
      </w:r>
      <w:r>
        <w:t xml:space="preserve">, </w:t>
      </w:r>
      <w:r>
        <w:rPr>
          <w:smallCaps/>
        </w:rPr>
        <w:t>{g12}allsmay apscay{/g13}</w:t>
      </w:r>
      <w:r>
        <w:t xml:space="preserve">,</w:t>
      </w:r>
      <w:r>
        <w:rPr>
          <w:caps/>
        </w:rPr>
        <w:t xml:space="preserve">{g14} allhay apscay{/g15}</w:t>
      </w:r>
      <w:r>
        <w:t xml:space="preserve">, </w:t>
      </w:r>
      <w:r>
        <w:rPr>
          <w:rFonts w:ascii="Times New Roman" w:hAnsi="Times New Roman" w:cs="Times New Roman"/>
        </w:rPr>
        <w:t>{g16}imestay ewnay omanray{/g17}</w:t>
      </w:r>
      <w:r>
        <w:t xml:space="preserve">, </w:t>
      </w:r>
      <w:r>
        <w:rPr>
          <w:rFonts w:ascii="Arial" w:hAnsi="Arial" w:cs="Arial"/>
        </w:rPr>
        <w:t xml:space="preserve">{g18}Arialhay, {/g19}</w:t>
      </w:r>
      <w:r>
        <w:rPr>
          <w:rFonts w:ascii="Arial" w:hAnsi="Arial" w:cs="Arial"/>
          <w:sz w:val="16"/>
          <w:szCs w:val="16"/>
        </w:rPr>
        <w:t>{g20}Arialhay 8 ptay{/g21}</w:t>
      </w:r>
      <w:r>
        <w:t xml:space="preserve">, </w:t>
      </w:r>
      <w:r>
        <w:rPr>
          <w:color w:val="C00000"/>
        </w:rPr>
        <w:t xml:space="preserve">{g22}edray oregroundfay{/g23}</w:t>
      </w:r>
      <w:r>
        <w:t xml:space="preserve">,</w:t>
      </w:r>
      <w:r>
        <w:rPr>
          <w:color w:val="002060"/>
        </w:rPr>
        <w:t xml:space="preserve">{g24} {/g25}</w:t>
      </w:r>
      <w:r>
        <w:rPr>
          <w:color w:val="0070C0"/>
        </w:rPr>
        <w:t>{g26}ueblay{/g27}</w:t>
      </w:r>
      <w:r>
        <w:t xml:space="preserve">,</w:t>
      </w:r>
      <w:r>
        <w:rPr>
          <w:color w:val="00B050"/>
        </w:rPr>
        <w:t xml:space="preserve">{g28} eengray, {/g29}</w:t>
      </w:r>
      <w:r>
        <w:rPr>
          <w:highlight w:val="yellow"/>
        </w:rPr>
        <w:t>{g30}ellowyay ighlighthay{/g31}</w:t>
      </w:r>
      <w:r>
        <w:t xml:space="preserve">.  erehay arehay anhay externalhay </w:t>
      </w:r>
      <w:hyperlink r:id="rId8" w:history="1">
        <w:r>
          <w:t xml:space="preserve">{x32}</w:t>
        </w:r>
        <w:r>
          <w:rPr>
            <w:rStyle w:val="Hyperlink"/>
          </w:rPr>
          <w:t>{g33}erlinkhypay{/g34}</w:t>
        </w:r>
      </w:hyperlink>
      <w:r>
        <w:t xml:space="preserve">{x35}, ahay </w:t>
      </w:r>
      <w:hyperlink w:anchor="ordered_list" w:history="1">
        <w:r>
          <w:t xml:space="preserve">{x36}</w:t>
        </w:r>
        <w:r>
          <w:rPr>
            <w:rStyle w:val="Hyperlink"/>
          </w:rPr>
          <w:t xml:space="preserve">{g37}ookmarkbay umpjay otay ethay orderedhay istlay{/g38}</w:t>
        </w:r>
      </w:hyperlink>
      <w:r>
        <w:t xml:space="preserve">{x39}, andhay ahay ootnotefay</w:t>
      </w:r>
      <w:r>
        <w:rPr>
          <w:rStyle w:val="FootnoteReference"/>
        </w:rPr>
        <w:footnoteReference w:id="2"/>
      </w:r>
      <w:r>
        <w:t xml:space="preserve">{x40}.</w:t>
      </w:r>
    </w:p>
    <w:p>
      <w:r>
        <w:t xml:space="preserve">enwhay editinghay, ithay ishay elpfulhay otay acktray </w:t>
      </w:r>
      <w:del w:id="0" w:author="name" w:date="2008-01-21T12:29:00Z">
        <w:r>
          <w:delText xml:space="preserve">edits  </w:delText>
        </w:r>
      </w:del>
      <w:r>
        <w:t xml:space="preserve">{x0}</w:t>
      </w:r>
      <w:ins w:id="1" w:author="name" w:date="2008-01-21T12:29:00Z">
        <w:r>
          <w:t xml:space="preserve">{g1}angeschay {/g2}</w:t>
        </w:r>
      </w:ins>
      <w:r>
        <w:t xml:space="preserve">orhay addhay </w:t>
      </w:r>
      <w:commentRangeStart w:id="2"/>
      <w:r>
        <w:t xml:space="preserve">{x3}ommentscay</w:t>
      </w:r>
      <w:commentRangeEnd w:id="2"/>
      <w:r>
        <w:t xml:space="preserve">{x4}</w:t>
      </w:r>
      <w:r>
        <w:rPr>
          <w:rStyle w:val="CommentReference"/>
        </w:rPr>
        <w:commentReference w:id="2"/>
      </w:r>
      <w:r>
        <w:t xml:space="preserve">{x5}.</w:t>
      </w:r>
    </w:p>
    <w:p>
      <w:pPr>
        <w:ind w:left="1440" w:right="1440"/>
        <w:rPr>
          <w:color w:val="7F7F7F" w:themeColor="text1" w:themeTint="80"/>
          <w:lang w:val="la-Latn"/>
        </w:rPr>
      </w:pPr>
      <w:r>
        <w:t xml:space="preserve">{x0}isthay aragraphpay ishay indentedhay eftlay 1 inchhay andhay ightray 1 inchhay.  </w:t>
      </w:r>
      <w:r>
        <w:rPr>
          <w:color w:val="7F7F7F" w:themeColor="text1" w:themeTint="80"/>
          <w:lang w:val="la-Latn"/>
        </w:rPr>
        <w:t>{g1}oremlay ipsumhay olorday itsay amethay, onsectetuercay adipiscinghay elithay. aurismay ellentesquepay ullanay ecnay esthay.{/g2}</w:t>
      </w:r>
    </w:p>
    <w:p>
      <w:pPr>
        <w:jc w:val="center"/>
      </w:pPr>
      <w:r>
        <w:t xml:space="preserve">isthay aragraphpay ishay enteredcay</w:t>
      </w:r>
    </w:p>
    <w:p>
      <w:pPr>
        <w:jc w:val="right"/>
      </w:pPr>
      <w:r>
        <w:t xml:space="preserve">isthay aragraphpay ishay ightray alignedhay.</w:t>
      </w:r>
    </w:p>
    <w:p>
      <w:pPr>
        <w:pBdr>
          <w:top w:val="single" w:sz="4" w:space="1" w:color="1F497D" w:themeColor="text2"/>
          <w:left w:val="single" w:sz="4" w:space="4" w:color="1F497D" w:themeColor="text2"/>
          <w:bottom w:val="single" w:sz="4" w:space="1" w:color="1F497D" w:themeColor="text2"/>
          <w:right w:val="single" w:sz="4" w:space="4" w:color="1F497D" w:themeColor="text2"/>
        </w:pBdr>
      </w:pPr>
      <w:r>
        <w:t xml:space="preserve">isthay aragraphpay ashay ahay ueblay outlinehay.</w:t>
      </w:r>
    </w:p>
    <w:p>
      <w:bookmarkStart w:id="3" w:name="ordered_list"/>
      <w:bookmarkEnd w:id="3"/>
      <w:r>
        <w:t xml:space="preserve">isthay ishay anhay orderedhay istlay:</w:t>
      </w:r>
    </w:p>
    <w:p>
      <w:pPr>
        <w:pStyle w:val="ListParagraph"/>
        <w:numPr>
          <w:ilvl w:val="0"/>
          <w:numId w:val="1"/>
        </w:numPr>
      </w:pPr>
      <w:r>
        <w:t>Onehay</w:t>
      </w:r>
    </w:p>
    <w:p>
      <w:pPr>
        <w:pStyle w:val="ListParagraph"/>
        <w:numPr>
          <w:ilvl w:val="0"/>
          <w:numId w:val="1"/>
        </w:numPr>
      </w:pPr>
      <w:r>
        <w:t>otway</w:t>
      </w:r>
    </w:p>
    <w:p>
      <w:pPr>
        <w:pStyle w:val="ListParagraph"/>
        <w:numPr>
          <w:ilvl w:val="0"/>
          <w:numId w:val="1"/>
        </w:numPr>
      </w:pPr>
      <w:r>
        <w:t>eethray</w:t>
      </w:r>
    </w:p>
    <w:p>
      <w:r>
        <w:t xml:space="preserve">isthay ishay anhay unorderedhay istlay:</w:t>
      </w:r>
    </w:p>
    <w:p>
      <w:pPr>
        <w:pStyle w:val="ListParagraph"/>
        <w:numPr>
          <w:ilvl w:val="0"/>
          <w:numId w:val="2"/>
        </w:numPr>
      </w:pPr>
      <w:r>
        <w:t>Applehay</w:t>
      </w:r>
    </w:p>
    <w:p>
      <w:pPr>
        <w:pStyle w:val="ListParagraph"/>
        <w:numPr>
          <w:ilvl w:val="1"/>
          <w:numId w:val="2"/>
        </w:numPr>
      </w:pPr>
      <w:r>
        <w:t>acintoshmay</w:t>
      </w:r>
    </w:p>
    <w:p>
      <w:pPr>
        <w:pStyle w:val="ListParagraph"/>
        <w:numPr>
          <w:ilvl w:val="1"/>
          <w:numId w:val="2"/>
        </w:numPr>
      </w:pPr>
      <w:proofErr w:type="spellStart"/>
      <w:r>
        <w:t xml:space="preserve">onagoldjay</w:t>
      </w:r>
      <w:proofErr w:type="spellEnd"/>
      <w:r>
        <w:t xml:space="preserve">{x0}</w:t>
      </w:r>
    </w:p>
    <w:p>
      <w:pPr>
        <w:pStyle w:val="ListParagraph"/>
        <w:numPr>
          <w:ilvl w:val="0"/>
          <w:numId w:val="2"/>
        </w:numPr>
      </w:pPr>
      <w:r>
        <w:t>ananabay</w:t>
      </w:r>
    </w:p>
    <w:p>
      <w:pPr>
        <w:pStyle w:val="ListParagraph"/>
        <w:numPr>
          <w:ilvl w:val="0"/>
          <w:numId w:val="2"/>
        </w:numPr>
      </w:pPr>
      <w:r>
        <w:t>Orangehay</w:t>
      </w:r>
    </w:p>
    <w:p>
      <w:r>
        <w:t xml:space="preserve">Ahay abletay ollowsfay:</w:t>
      </w:r>
    </w:p>
    <w:tbl>
      <w:tblPr>
        <w:tblStyle w:val="TableGrid"/>
        <w:tblW w:w="0" w:type="auto"/>
        <w:tblLook w:val="04A0"/>
      </w:tblPr>
      <w:tblGrid>
        <w:gridCol w:w="4788"/>
        <w:gridCol w:w="4788"/>
      </w:tblGrid>
      <w:tr w:rsidR="001019D4" w:rsidTr="001019D4">
        <w:tc>
          <w:tcPr>
            <w:tcW w:w="4788" w:type="dxa"/>
          </w:tcPr>
          <w:p>
            <w:r>
              <w:t xml:space="preserve">olumncay 1 owray 1</w:t>
            </w:r>
          </w:p>
        </w:tc>
        <w:tc>
          <w:tcPr>
            <w:tcW w:w="4788" w:type="dxa"/>
          </w:tcPr>
          <w:p>
            <w:r>
              <w:t>cay2ray1</w:t>
            </w:r>
          </w:p>
        </w:tc>
      </w:tr>
      <w:tr w:rsidR="001019D4" w:rsidTr="001019D4">
        <w:tc>
          <w:tcPr>
            <w:tcW w:w="4788" w:type="dxa"/>
          </w:tcPr>
          <w:p>
            <w:r>
              <w:t>cay1ray2</w:t>
            </w:r>
          </w:p>
        </w:tc>
        <w:tc>
          <w:tcPr>
            <w:tcW w:w="4788" w:type="dxa"/>
          </w:tcPr>
          <w:p>
            <w:r>
              <w:t>cay2ray2</w:t>
            </w:r>
          </w:p>
        </w:tc>
      </w:tr>
    </w:tbl>
    <w:p>
      <w:r>
        <w:t xml:space="preserve">ollowingfay ishay ahay anualmay agepay eakbray:</w:t>
      </w:r>
    </w:p>
    <w:p>
      <w:r>
        <w:br w:type="page"/>
      </w:r>
      <w:r>
        <w:t xml:space="preserve">{x0}</w:t>
      </w:r>
    </w:p>
    <w:p>
      <w:pPr>
        <w:sectPr w:rsidR="0042144F" w:rsidSect="0042144F">
          <w:headerReference w:type="default" r:id="rId10"/>
          <w:footerReference w:type="default" r:id="rId11"/>
          <w:type w:val="continuous"/>
          <w:pgSz w:w="12240" w:h="15840"/>
          <w:pgMar w:top="1440" w:right="1440" w:bottom="1440" w:left="1440" w:header="720" w:footer="720" w:gutter="0"/>
          <w:cols w:space="720"/>
          <w:docGrid w:linePitch="360"/>
        </w:sectPr>
      </w:pPr>
    </w:p>
    <w:p>
      <w:pPr>
        <w:sectPr w:rsidR="0042144F" w:rsidSect="00BC32AA">
          <w:type w:val="continuous"/>
          <w:pgSz w:w="12240" w:h="15840"/>
          <w:pgMar w:top="1440" w:right="1440" w:bottom="1440" w:left="1440" w:header="720" w:footer="720" w:gutter="0"/>
          <w:cols w:num="2" w:space="720"/>
          <w:docGrid w:linePitch="360"/>
        </w:sectPr>
      </w:pPr>
      <w:r>
        <w:lastRenderedPageBreak/>
        <w:t>{g0}isthay exttay ishay inhay otway olumnscay{/g1}</w:t>
      </w:r>
      <w:r>
        <w:rPr>
          <w:lang w:val="la-Latn"/>
        </w:rPr>
        <w:t xml:space="preserve">{g2}.  {/g3}</w:t>
      </w:r>
      <w:r>
        <w:rPr>
          <w:color w:val="595959" w:themeColor="text1" w:themeTint="A6"/>
          <w:lang w:val="la-Latn"/>
        </w:rPr>
        <w:t xml:space="preserve">{g4}oremlay ipsumhay olorday itsay amethay, onsectetuercay adipiscinghay elithay. edsay accumsanhay ulvinarpay agnamay. uisday adipiscinghay urpistay edsay antehay. urabiturcay aceratplay elithay athay odiohay. edsay ulputatevay, acuslay estibulumvay osuerepay interdumhay, isinay eolay empersay acuslay, uisqay ornarehay islnay {/g5}</w:t>
      </w:r>
      <w:r>
        <w:rPr>
          <w:color w:val="595959" w:themeColor="text1" w:themeTint="A6"/>
          <w:lang w:val="la-Latn"/>
        </w:rPr>
        <w:lastRenderedPageBreak/>
        <w:t>{g6}apiensay uthay elitvay. Inhay achay abitassehay ateaplay ictumstday. urabiturcay empersay auguehay elvay arcuhay. estibulumvay ullamcorperhay, urpistay edsay eleifendhay acilisisfay, iberolay etusmay incidunttay uamqay, ecnay ignissimday ustojay erathay ahay igulalay. ascray itsay amethay elisfay euhay islnay ultricieshay imperdiethay.{/g7}</w:t>
      </w:r>
      <w:r>
        <w:rPr>
          <w:color w:val="595959" w:themeColor="text1" w:themeTint="A6"/>
        </w:rPr>
        <w:t xml:space="preserve">{g8} {/g9}</w:t>
      </w:r>
    </w:p>
    <w:p/>
    <w:p>
      <w:pPr>
        <w:rPr>
          <w:lang w:val="la-Latn"/>
        </w:rPr>
      </w:pPr>
      <w:r>
        <w:t xml:space="preserve">{x0}</w:t>
      </w:r>
      <w:r>
        <w:rPr>
          <w:noProof/>
        </w:rPr>
        <w:drawing>
          <wp:anchor distT="0" distB="0" distL="114300" distR="114300" simplePos="0" relativeHeight="251657216" behindDoc="0" locked="0" layoutInCell="1" allowOverlap="1">
            <wp:simplePos x="0" y="0"/>
            <wp:positionH relativeFrom="column">
              <wp:posOffset>3409950</wp:posOffset>
            </wp:positionH>
            <wp:positionV relativeFrom="paragraph">
              <wp:posOffset>323215</wp:posOffset>
            </wp:positionV>
            <wp:extent cx="1304925" cy="1304925"/>
            <wp:effectExtent l="0" t="0" r="0" b="0"/>
            <wp:wrapSquare wrapText="bothSides"/>
            <wp:docPr id="1" name="icturepay 0" descr="statue_by_nic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uestay_byay_icunay.pngay"/>
                    <pic:cNvPicPr/>
                  </pic:nvPicPr>
                  <pic:blipFill>
                    <a:blip r:embed="rId12"/>
                    <a:stretch>
                      <a:fillRect/>
                    </a:stretch>
                  </pic:blipFill>
                  <pic:spPr>
                    <a:xfrm>
                      <a:off x="0" y="0"/>
                      <a:ext cx="1304925" cy="1304925"/>
                    </a:xfrm>
                    <a:prstGeom prst="rect">
                      <a:avLst/>
                    </a:prstGeom>
                  </pic:spPr>
                </pic:pic>
              </a:graphicData>
            </a:graphic>
          </wp:anchor>
        </w:drawing>
      </w:r>
      <w:r>
        <w:t xml:space="preserve">{x1}otay ethay ightray ishay ahay pngay (</w:t>
      </w:r>
      <w:hyperlink r:id="rId13" w:history="1">
        <w:r>
          <w:t xml:space="preserve">{x2}</w:t>
        </w:r>
        <w:r>
          <w:rPr>
            <w:rStyle w:val="Hyperlink"/>
          </w:rPr>
          <w:t xml:space="preserve">{g3}byay {/g4}</w:t>
        </w:r>
        <w:proofErr w:type="spellStart"/>
        <w:r>
          <w:t xml:space="preserve">{x5}</w:t>
        </w:r>
        <w:r>
          <w:rPr>
            <w:rStyle w:val="Hyperlink"/>
          </w:rPr>
          <w:t>{g6}icunay{/g7}</w:t>
        </w:r>
        <w:proofErr w:type="spellEnd"/>
      </w:hyperlink>
      <w:r>
        <w:t xml:space="preserve">{x8}) ithway ansparencytray ithway uaresqay exttay appingwray.   </w:t>
      </w:r>
      <w:r>
        <w:rPr>
          <w:color w:val="595959" w:themeColor="text1" w:themeTint="A6"/>
          <w:lang w:val="la-Latn"/>
        </w:rPr>
        <w:t>{g9}oremlay ipsumhay olorday itsay amethay, onsectetuercay adipiscinghay elithay. edsay accumsanhay ulvinarpay agnamay. uisday adipiscinghay urpistay edsay antehay. urabiturcay aceratplay elithay athay odiohay. edsay ulputatevay, acuslay estibulumvay osuerepay interdumhay, isinay eolay empersay acuslay, uisqay ornarehay islnay apiensay uthay elitvay. Inhay achay abitassehay ateaplay ictumstday. urabiturcay empersay auguehay elvay arcuhay. estibulumvay ullamcorperhay, urpistay edsay eleifendhay acilisisfay, iberolay etusmay incidunttay uamqay, ecnay ignissimday ustojay erathay ahay igulalay. ascray itsay amethay elisfay euhay islnay ultricieshay imperdiethay. onecday ortortay. oremlay ipsumhay olorday itsay amethay, onsectetuercay adipiscinghay elithay. ellentesquepay utrumray ommodocay elisfay. uscefay edsay etusmay idhay ipsumhay empersay onsequatcay. orbimay etusmay. edsay eroshay oremlay, avidagray athay, ulputatevay ahay, acinialay elvay, elitvay.{/g10}</w:t>
      </w:r>
      <w:r>
        <w:rPr>
          <w:lang w:val="la-Latn"/>
        </w:rPr>
        <w:t xml:space="preserve">{g11} {/g12}</w:t>
      </w:r>
    </w:p>
    <w:p/>
    <w:p>
      <w:r>
        <w:t xml:space="preserve">ollowingfay ishay ahay astedpay Excelhay ocumentday ithway ahay ewfay eadsheetspray eaturesfay includinghay ormulasfay andhay ahay artchay:</w:t>
      </w:r>
    </w:p>
    <w:p>
      <w:r>
        <w:object w:dxaOrig="3915" w:dyaOrig="32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3pt;height:233.4pt" o:ole="">
            <v:imagedata r:id="rId14" o:title=""/>
          </v:shape>
          <o:OLEObject Type="Embed" ProgID="Excel.Sheet.12" ShapeID="_x0000_i1025" DrawAspect="Content" ObjectID="_1266294917" r:id="rId15"/>
        </w:object>
      </w:r>
      <w:r>
        <w:t xml:space="preserve">{x0}</w:t>
      </w:r>
    </w:p>
    <w:p>
      <w:pPr>
        <w:rPr>
          <w:rFonts w:eastAsiaTheme="minorEastAsia"/>
        </w:rPr>
      </w:pPr>
      <w:r>
        <w:rPr>
          <w:rFonts w:eastAsiaTheme="minorEastAsia"/>
        </w:rPr>
        <w:t xml:space="preserve">{g0}erehay ishay ahay athmay equationhay—anhay integralhay: {/g1}</w:t>
      </w:r>
      <m:oMath>
        <m:nary>
          <m:naryPr>
            <m:limLoc m:val="undOvr"/>
            <m:subHide m:val="on"/>
            <m:supHide m:val="on"/>
            <m:ctrlPr>
              <w:rPr>
                <w:rFonts w:ascii="Cambria Math" w:hAnsi="Cambria Math"/>
                <w:i/>
              </w:rPr>
            </m:ctrlPr>
          </m:naryPr>
          <m:sub/>
          <m:sup/>
          <m:e>
            <m:f>
              <m:fPr>
                <m:ctrlPr>
                  <w:rPr>
                    <w:rFonts w:ascii="Cambria Math" w:hAnsi="Cambria Math"/>
                    <w:i/>
                  </w:rPr>
                </m:ctrlPr>
              </m:fPr>
              <m:num>
                <w:r>
                  <w:t xml:space="preserve">{x2}</w:t>
                </w:r>
                <m:r>
                  <w:rPr>
                    <w:rFonts w:ascii="Cambria Math" w:hAnsi="Cambria Math"/>
                  </w:rPr>
                  <m:t>{g3}dxay{/g4}</m:t>
                </m:r>
              </m:num>
              <m:den>
                <w:r>
                  <w:t xml:space="preserve">{x5}</w:t>
                </w:r>
                <m:r>
                  <w:rPr>
                    <w:rFonts w:ascii="Cambria Math" w:hAnsi="Cambria Math"/>
                  </w:rPr>
                  <m:t>{g6}xay{/g7}</m:t>
                </m:r>
              </m:den>
            </m:f>
            <w:r>
              <w:t xml:space="preserve">{x8}</w:t>
            </w:r>
            <m:r>
              <w:rPr>
                <w:rFonts w:ascii="Cambria Math" w:hAnsi="Cambria Math"/>
              </w:rPr>
              <m:t>{g9}={/g10}</m:t>
            </m:r>
            <m:func>
              <m:funcPr>
                <m:ctrlPr>
                  <w:rPr>
                    <w:rFonts w:ascii="Cambria Math" w:hAnsi="Cambria Math"/>
                    <w:i/>
                  </w:rPr>
                </m:ctrlPr>
              </m:funcPr>
              <m:fName>
                <w:r>
                  <w:t xml:space="preserve">{x11}</w:t>
                </w:r>
                <m:r>
                  <m:rPr>
                    <m:sty m:val="p"/>
                  </m:rPr>
                  <w:rPr>
                    <w:rFonts w:ascii="Cambria Math" w:hAnsi="Cambria Math"/>
                  </w:rPr>
                  <m:t>{g12}lnay{/g13}</m:t>
                </m:r>
              </m:fName>
              <m:e>
                <m:d>
                  <m:dPr>
                    <m:begChr m:val="|"/>
                    <m:endChr m:val="|"/>
                    <m:ctrlPr>
                      <w:rPr>
                        <w:rFonts w:ascii="Cambria Math" w:hAnsi="Cambria Math"/>
                        <w:i/>
                      </w:rPr>
                    </m:ctrlPr>
                  </m:dPr>
                  <m:e>
                    <w:r>
                      <w:t xml:space="preserve">{x14}</w:t>
                    </w:r>
                    <m:r>
                      <w:rPr>
                        <w:rFonts w:ascii="Cambria Math" w:hAnsi="Cambria Math"/>
                      </w:rPr>
                      <m:t>{g15}xay{/g16}</m:t>
                    </m:r>
                  </m:e>
                </m:d>
                <w:r>
                  <w:t xml:space="preserve">{x17}</w:t>
                </w:r>
                <m:r>
                  <w:rPr>
                    <w:rFonts w:ascii="Cambria Math" w:hAnsi="Cambria Math"/>
                  </w:rPr>
                  <m:t>{g18}+ cay{/g19}</m:t>
                </m:r>
              </m:e>
            </m:func>
          </m:e>
        </m:nary>
      </m:oMath>
      <w:r>
        <w:t xml:space="preserve">{x20}</w:t>
      </w:r>
      <w:r>
        <w:rPr>
          <w:rFonts w:eastAsiaTheme="minorEastAsia"/>
        </w:rPr>
        <w:t xml:space="preserve">{g21} {/g22}</w:t>
      </w:r>
    </w:p>
    <w:p>
      <w:r>
        <w:rPr>
          <w:rFonts w:eastAsiaTheme="minorEastAsia"/>
        </w:rPr>
        <w:t>{g0}ethay assmay-energyhay equivalencehay equationhay:{/g1}</w:t>
      </w:r>
      <m:oMath>
        <w:r>
          <w:t xml:space="preserve">{x2}</w:t>
        </w:r>
        <m:r>
          <w:rPr>
            <w:rFonts w:ascii="Cambria Math" w:eastAsiaTheme="minorEastAsia" w:hAnsi="Cambria Math"/>
          </w:rPr>
          <m:t>{g3}Ehay=may{/g4}</m:t>
        </m:r>
        <m:sSup>
          <m:sSupPr>
            <m:ctrlPr>
              <w:rPr>
                <w:rFonts w:ascii="Cambria Math" w:eastAsiaTheme="minorEastAsia" w:hAnsi="Cambria Math"/>
                <w:i/>
              </w:rPr>
            </m:ctrlPr>
          </m:sSupPr>
          <m:e>
            <w:r>
              <w:t xml:space="preserve">{x5}</w:t>
            </w:r>
            <m:r>
              <w:rPr>
                <w:rFonts w:ascii="Cambria Math" w:eastAsiaTheme="minorEastAsia" w:hAnsi="Cambria Math"/>
              </w:rPr>
              <m:t>{g6}cay{/g7}</m:t>
            </m:r>
          </m:e>
          <m:sup>
            <w:r>
              <w:t xml:space="preserve">{x8}</w:t>
            </w:r>
            <m:r>
              <w:rPr>
                <w:rFonts w:ascii="Cambria Math" w:eastAsiaTheme="minorEastAsia" w:hAnsi="Cambria Math"/>
              </w:rPr>
              <m:t>{g9}2{/g10}</m:t>
            </m:r>
          </m:sup>
        </m:sSup>
      </m:oMath>
      <w:r>
        <w:t xml:space="preserve">{x11}</w:t>
      </w:r>
    </w:p>
    <w:p>
      <w:r>
        <w:lastRenderedPageBreak/>
        <w:t>{g0}ocumentday evisionsray{/g1}</w:t>
      </w:r>
    </w:p>
    <w:p>
      <w:pPr>
        <w:pStyle w:val="ListParagraph"/>
        <w:numPr>
          <w:ilvl w:val="0"/>
          <w:numId w:val="3"/>
        </w:numPr>
      </w:pPr>
      <w:r>
        <w:t xml:space="preserve">2008 anjay 23: irstfay ersionvay</w:t>
      </w:r>
    </w:p>
    <w:p>
      <w:pPr>
        <w:pStyle w:val="ListParagraph"/>
        <w:numPr>
          <w:ilvl w:val="0"/>
          <w:numId w:val="3"/>
        </w:numPr>
      </w:pPr>
      <w:r>
        <w:t xml:space="preserve">2008 ebfay 06: vay1.1: ixedfay irstfay erlinkhypay; angedchay Excelhay omfray egularray astepay ashay abletay otay anhay embeddedhay eadsheetspray</w:t>
      </w:r>
    </w:p>
    <w:p>
      <w:pPr>
        <w:pStyle w:val="ListParagraph"/>
        <w:numPr>
          <w:ilvl w:val="0"/>
          <w:numId w:val="3"/>
        </w:numPr>
      </w:pPr>
      <w:r>
        <w:t xml:space="preserve">2008 armay 06: vay1.2: arkedmay omesay exttay ashay atinlay anguagelay; addedhay equationshay; inormay eanupsclay</w:t>
      </w:r>
    </w:p>
    <w:p>
      <w:r>
        <w:t xml:space="preserve">Ifhay inkinglay otay isthay eferenceray ocumentday, easeplay usehay ethay ollowingfay inklay otay itshay ebway agepay (insteadhay ofhay ahay irectday inklay):</w:t>
      </w:r>
    </w:p>
    <w:p>
      <w:hyperlink r:id="rId16" w:history="1">
        <w:r>
          <w:rPr>
            <w:rStyle w:val="Hyperlink"/>
          </w:rPr>
          <w:t>{g0}httpay://OpenOfficeOrgNinjahay.ooglepagesgay.omcay/OpenXMLhay_eferenceray_ocumentday{/g1}</w:t>
        </w:r>
      </w:hyperlink>
      <w:r>
        <w:t xml:space="preserve">{x2}</w:t>
      </w:r>
    </w:p>
    <w:sectPr>
      <w:headerReference w:type="default" r:id="rId17"/>
      <w:footerReference w:type="default" r:id="rId18"/>
      <w:type w:val="continuous"/>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name" w:date="2008-03-06T07:49:00Z" w:initials="n">
    <w:p w:rsidR="00AF362D" w:rsidRDefault="00AF362D">
      <w:pPr>
        <w:pStyle w:val="CommentText"/>
      </w:pPr>
      <w:r>
        <w:rPr>
          <w:rStyle w:val="CommentReference"/>
        </w:rPr>
        <w:annotationRef/>
      </w:r>
      <w:r>
        <w:t xml:space="preserve">{x0}</w:t>
      </w:r>
      <w:r w:rsidR="005566CC">
        <w:rPr>
          <w:rStyle w:val="CommentReference"/>
        </w:rPr>
        <w:t>{g1}isthay ishay ahay ommentcay{/g2}</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5F4" w:rsidRDefault="002D75F4" w:rsidP="00BC32AA">
      <w:pPr>
        <w:spacing w:after="0" w:line="240" w:lineRule="auto"/>
      </w:pPr>
      <w:r>
        <w:separator/>
      </w:r>
      <w:r>
        <w:t xml:space="preserve">{x0}</w:t>
      </w:r>
    </w:p>
  </w:endnote>
  <w:endnote w:type="continuationSeparator" w:id="1">
    <w:p w:rsidR="002D75F4" w:rsidRDefault="002D75F4" w:rsidP="00BC32AA">
      <w:pPr>
        <w:spacing w:after="0" w:line="240" w:lineRule="auto"/>
      </w:pPr>
      <w:r>
        <w:continuationSeparator/>
      </w:r>
      <w:r>
        <w:t xml:space="preserve">{x0}</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44F" w:rsidRDefault="0042144F">
    <w:pPr>
      <w:pStyle w:val="Footer"/>
    </w:pPr>
    <w:r>
      <w:t xml:space="preserve">{g0}ooterfay.  agepay umbernay: {/g1}</w:t>
    </w:r>
    <w:fldSimple w:instr=" PAGE   \* MERGEFORMAT ">
      <w:r>
        <w:t xml:space="preserve">{x2}</w:t>
      </w:r>
      <w:r w:rsidR="005566CC">
        <w:rPr>
          <w:noProof/>
        </w:rPr>
        <w:t>{g3}1{/g4}</w:t>
      </w:r>
    </w:fldSimple>
    <w:r>
      <w:t xml:space="preserve">{x5}</w:t>
    </w:r>
  </w:p>
  <w:p w:rsidR="0042144F" w:rsidRDefault="0042144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2AA" w:rsidRDefault="00BC32AA">
    <w:pPr>
      <w:pStyle w:val="Footer"/>
    </w:pPr>
    <w:r>
      <w:t xml:space="preserve">{g0}ooterfay.  agepay umbernay: {/g1}</w:t>
    </w:r>
    <w:fldSimple w:instr=" PAGE   \* MERGEFORMAT ">
      <w:r>
        <w:t xml:space="preserve">{x2}</w:t>
      </w:r>
      <w:r w:rsidR="005A0CEE">
        <w:rPr>
          <w:noProof/>
        </w:rPr>
        <w:t>{g3}3{/g4}</w:t>
      </w:r>
    </w:fldSimple>
    <w:r>
      <w:t xml:space="preserve">{x5}</w:t>
    </w:r>
  </w:p>
  <w:p w:rsidR="00BC32AA" w:rsidRDefault="00BC32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5F4" w:rsidRDefault="002D75F4" w:rsidP="00BC32AA">
      <w:pPr>
        <w:spacing w:after="0" w:line="240" w:lineRule="auto"/>
      </w:pPr>
      <w:r>
        <w:separator/>
      </w:r>
      <w:r>
        <w:t xml:space="preserve">{x0}</w:t>
      </w:r>
    </w:p>
  </w:footnote>
  <w:footnote w:type="continuationSeparator" w:id="1">
    <w:p w:rsidR="002D75F4" w:rsidRDefault="002D75F4" w:rsidP="00BC32AA">
      <w:pPr>
        <w:spacing w:after="0" w:line="240" w:lineRule="auto"/>
      </w:pPr>
      <w:r>
        <w:continuationSeparator/>
      </w:r>
      <w:r>
        <w:t xml:space="preserve">{x0}</w:t>
      </w:r>
    </w:p>
  </w:footnote>
  <w:footnote w:id="2">
    <w:p w:rsidR="00AF362D" w:rsidRDefault="00AF362D">
      <w:pPr>
        <w:pStyle w:val="FootnoteText"/>
      </w:pPr>
      <w:r>
        <w:rPr>
          <w:rStyle w:val="FootnoteReference"/>
        </w:rPr>
        <w:footnoteRef/>
      </w:r>
      <w:r>
        <w:t xml:space="preserve">{x0}</w:t>
      </w:r>
      <w:r>
        <w:t xml:space="preserve">{g1} isthay ishay ethay ootnotefay.{/g2}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44F" w:rsidRDefault="0042144F">
    <w:pPr>
      <w:pStyle w:val="Header"/>
    </w:pPr>
    <w:r>
      <w:t>{g0}eaderhay eftlay alignhay{/g1}</w:t>
    </w:r>
    <w:r>
      <w:ptab w:relativeTo="margin" w:alignment="center" w:leader="none"/>
    </w:r>
    <w:r>
      <w:t xml:space="preserve">{x2}</w:t>
    </w:r>
    <w:r>
      <w:t>{g3}eaderhay entercay{/g4}</w:t>
    </w:r>
    <w:r>
      <w:ptab w:relativeTo="margin" w:alignment="right" w:leader="none"/>
    </w:r>
    <w:r>
      <w:t xml:space="preserve">{x5}</w:t>
    </w:r>
    <w:r>
      <w:t>{g6}eaderhay ightray{/g7}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2AA" w:rsidRDefault="00BC32AA">
    <w:pPr>
      <w:pStyle w:val="Header"/>
    </w:pPr>
    <w:r>
      <w:t>{g0}eaderhay eftlay alignhay{/g1}</w:t>
    </w:r>
    <w:r>
      <w:ptab w:relativeTo="margin" w:alignment="center" w:leader="none"/>
    </w:r>
    <w:r>
      <w:t xml:space="preserve">{x2}</w:t>
    </w:r>
    <w:r>
      <w:t>{g3}eaderhay entercay{/g4}</w:t>
    </w:r>
    <w:r>
      <w:ptab w:relativeTo="margin" w:alignment="right" w:leader="none"/>
    </w:r>
    <w:r>
      <w:t xml:space="preserve">{x5}</w:t>
    </w:r>
    <w:r>
      <w:t>{g6}eaderhay ightray{/g7}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E3D60"/>
    <w:multiLevelType w:val="hybridMultilevel"/>
    <w:tmpl w:val="7A325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9A31B6"/>
    <w:multiLevelType w:val="hybridMultilevel"/>
    <w:tmpl w:val="B802DDA4"/>
    <w:lvl w:ilvl="0" w:tplc="2D628584">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B43050"/>
    <w:multiLevelType w:val="hybridMultilevel"/>
    <w:tmpl w:val="7A942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91"/>
  <w:proofState w:spelling="clean" w:grammar="clean"/>
  <w:defaultTabStop w:val="720"/>
  <w:characterSpacingControl w:val="doNotCompress"/>
  <w:footnotePr>
    <w:footnote w:id="0"/>
    <w:footnote w:id="1"/>
  </w:footnotePr>
  <w:endnotePr>
    <w:endnote w:id="0"/>
    <w:endnote w:id="1"/>
  </w:endnotePr>
  <w:compat/>
  <w:rsids>
    <w:rsidRoot w:val="00AE7E85"/>
    <w:rsid w:val="00002CCC"/>
    <w:rsid w:val="00030A29"/>
    <w:rsid w:val="000535C2"/>
    <w:rsid w:val="000D2181"/>
    <w:rsid w:val="001019D4"/>
    <w:rsid w:val="00126310"/>
    <w:rsid w:val="00284D5C"/>
    <w:rsid w:val="002C1A5A"/>
    <w:rsid w:val="002D75F4"/>
    <w:rsid w:val="003C65F5"/>
    <w:rsid w:val="00402C87"/>
    <w:rsid w:val="00420632"/>
    <w:rsid w:val="0042144F"/>
    <w:rsid w:val="004504A4"/>
    <w:rsid w:val="0047745F"/>
    <w:rsid w:val="005566CC"/>
    <w:rsid w:val="005A0CEE"/>
    <w:rsid w:val="00643096"/>
    <w:rsid w:val="00686FD2"/>
    <w:rsid w:val="006948CC"/>
    <w:rsid w:val="008E75B4"/>
    <w:rsid w:val="008E7639"/>
    <w:rsid w:val="009A6976"/>
    <w:rsid w:val="00A06462"/>
    <w:rsid w:val="00A201E0"/>
    <w:rsid w:val="00AE7E85"/>
    <w:rsid w:val="00AF362D"/>
    <w:rsid w:val="00BC32AA"/>
    <w:rsid w:val="00BD3641"/>
    <w:rsid w:val="00CD5248"/>
    <w:rsid w:val="00CF07DF"/>
    <w:rsid w:val="00DB57B6"/>
    <w:rsid w:val="00DD3E69"/>
    <w:rsid w:val="00E31D1B"/>
    <w:rsid w:val="00EC49D0"/>
    <w:rsid w:val="00F930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5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2C87"/>
    <w:pPr>
      <w:ind w:left="720"/>
      <w:contextualSpacing/>
    </w:pPr>
  </w:style>
  <w:style w:type="character" w:styleId="Hyperlink">
    <w:name w:val="Hyperlink"/>
    <w:basedOn w:val="DefaultParagraphFont"/>
    <w:uiPriority w:val="99"/>
    <w:unhideWhenUsed/>
    <w:rsid w:val="00402C87"/>
    <w:rPr>
      <w:color w:val="0000FF" w:themeColor="hyperlink"/>
      <w:u w:val="single"/>
    </w:rPr>
  </w:style>
  <w:style w:type="table" w:styleId="TableGrid">
    <w:name w:val="Table Grid"/>
    <w:basedOn w:val="TableNormal"/>
    <w:uiPriority w:val="59"/>
    <w:rsid w:val="001019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430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096"/>
    <w:rPr>
      <w:rFonts w:ascii="Tahoma" w:hAnsi="Tahoma" w:cs="Tahoma"/>
      <w:sz w:val="16"/>
      <w:szCs w:val="16"/>
    </w:rPr>
  </w:style>
  <w:style w:type="paragraph" w:styleId="Header">
    <w:name w:val="header"/>
    <w:basedOn w:val="Normal"/>
    <w:link w:val="HeaderChar"/>
    <w:uiPriority w:val="99"/>
    <w:semiHidden/>
    <w:unhideWhenUsed/>
    <w:rsid w:val="00BC32A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32AA"/>
  </w:style>
  <w:style w:type="paragraph" w:styleId="Footer">
    <w:name w:val="footer"/>
    <w:basedOn w:val="Normal"/>
    <w:link w:val="FooterChar"/>
    <w:uiPriority w:val="99"/>
    <w:unhideWhenUsed/>
    <w:rsid w:val="00BC32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2AA"/>
  </w:style>
  <w:style w:type="character" w:styleId="FollowedHyperlink">
    <w:name w:val="FollowedHyperlink"/>
    <w:basedOn w:val="DefaultParagraphFont"/>
    <w:uiPriority w:val="99"/>
    <w:semiHidden/>
    <w:unhideWhenUsed/>
    <w:rsid w:val="00AF362D"/>
    <w:rPr>
      <w:color w:val="800080" w:themeColor="followedHyperlink"/>
      <w:u w:val="single"/>
    </w:rPr>
  </w:style>
  <w:style w:type="paragraph" w:styleId="FootnoteText">
    <w:name w:val="footnote text"/>
    <w:basedOn w:val="Normal"/>
    <w:link w:val="FootnoteTextChar"/>
    <w:uiPriority w:val="99"/>
    <w:semiHidden/>
    <w:unhideWhenUsed/>
    <w:rsid w:val="00AF36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62D"/>
    <w:rPr>
      <w:sz w:val="20"/>
      <w:szCs w:val="20"/>
    </w:rPr>
  </w:style>
  <w:style w:type="character" w:styleId="FootnoteReference">
    <w:name w:val="footnote reference"/>
    <w:basedOn w:val="DefaultParagraphFont"/>
    <w:uiPriority w:val="99"/>
    <w:semiHidden/>
    <w:unhideWhenUsed/>
    <w:rsid w:val="00AF362D"/>
    <w:rPr>
      <w:vertAlign w:val="superscript"/>
    </w:rPr>
  </w:style>
  <w:style w:type="character" w:styleId="CommentReference">
    <w:name w:val="annotation reference"/>
    <w:basedOn w:val="DefaultParagraphFont"/>
    <w:uiPriority w:val="99"/>
    <w:semiHidden/>
    <w:unhideWhenUsed/>
    <w:rsid w:val="00AF362D"/>
    <w:rPr>
      <w:sz w:val="16"/>
      <w:szCs w:val="16"/>
    </w:rPr>
  </w:style>
  <w:style w:type="paragraph" w:styleId="CommentText">
    <w:name w:val="annotation text"/>
    <w:basedOn w:val="Normal"/>
    <w:link w:val="CommentTextChar"/>
    <w:uiPriority w:val="99"/>
    <w:semiHidden/>
    <w:unhideWhenUsed/>
    <w:rsid w:val="00AF362D"/>
    <w:pPr>
      <w:spacing w:line="240" w:lineRule="auto"/>
    </w:pPr>
    <w:rPr>
      <w:sz w:val="20"/>
      <w:szCs w:val="20"/>
    </w:rPr>
  </w:style>
  <w:style w:type="character" w:customStyle="1" w:styleId="CommentTextChar">
    <w:name w:val="Comment Text Char"/>
    <w:basedOn w:val="DefaultParagraphFont"/>
    <w:link w:val="CommentText"/>
    <w:uiPriority w:val="99"/>
    <w:semiHidden/>
    <w:rsid w:val="00AF362D"/>
    <w:rPr>
      <w:sz w:val="20"/>
      <w:szCs w:val="20"/>
    </w:rPr>
  </w:style>
  <w:style w:type="paragraph" w:styleId="CommentSubject">
    <w:name w:val="annotation subject"/>
    <w:basedOn w:val="CommentText"/>
    <w:next w:val="CommentText"/>
    <w:link w:val="CommentSubjectChar"/>
    <w:uiPriority w:val="99"/>
    <w:semiHidden/>
    <w:unhideWhenUsed/>
    <w:rsid w:val="00AF362D"/>
    <w:rPr>
      <w:b/>
      <w:bCs/>
    </w:rPr>
  </w:style>
  <w:style w:type="character" w:customStyle="1" w:styleId="CommentSubjectChar">
    <w:name w:val="Comment Subject Char"/>
    <w:basedOn w:val="CommentTextChar"/>
    <w:link w:val="CommentSubject"/>
    <w:uiPriority w:val="99"/>
    <w:semiHidden/>
    <w:rsid w:val="00AF362D"/>
    <w:rPr>
      <w:b/>
      <w:bCs/>
    </w:rPr>
  </w:style>
  <w:style w:type="character" w:styleId="PlaceholderText">
    <w:name w:val="Placeholder Text"/>
    <w:basedOn w:val="DefaultParagraphFont"/>
    <w:uiPriority w:val="99"/>
    <w:semiHidden/>
    <w:rsid w:val="00002CCC"/>
    <w:rPr>
      <w:color w:val="808080"/>
    </w:rPr>
  </w:style>
</w:styles>
</file>

<file path=word/webSettings.xml><?xml version="1.0" encoding="utf-8"?>
<w:webSettings xmlns:r="http://schemas.openxmlformats.org/officeDocument/2006/relationships" xmlns:w="http://schemas.openxmlformats.org/wordprocessingml/2006/main">
  <w:divs>
    <w:div w:id="79176625">
      <w:bodyDiv w:val="1"/>
      <w:marLeft w:val="0"/>
      <w:marRight w:val="0"/>
      <w:marTop w:val="0"/>
      <w:marBottom w:val="0"/>
      <w:divBdr>
        <w:top w:val="none" w:sz="0" w:space="0" w:color="auto"/>
        <w:left w:val="none" w:sz="0" w:space="0" w:color="auto"/>
        <w:bottom w:val="none" w:sz="0" w:space="0" w:color="auto"/>
        <w:right w:val="none" w:sz="0" w:space="0" w:color="auto"/>
      </w:divBdr>
    </w:div>
    <w:div w:id="211170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OoNinja.com" TargetMode="External"/><Relationship Id="rId13" Type="http://schemas.openxmlformats.org/officeDocument/2006/relationships/hyperlink" Target="http://clipart.nicubunu.ro/?gallery=rpg_map"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OpenOfficeOrgNinja.googlepages.com/OpenXML_Reference_Docume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package" Target="embeddings/Microsoft_Office_Excel_Worksheet1.xlsx"/><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AFA2F-6B1A-4AB3-8718-848131656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amenay</dc:creator>
  <cp:keywords/>
  <dc:description/>
  <cp:lastModifiedBy>name</cp:lastModifiedBy>
  <cp:revision>6</cp:revision>
  <cp:lastPrinted>2008-03-06T14:48:00Z</cp:lastPrinted>
  <dcterms:created xsi:type="dcterms:W3CDTF">2008-03-06T14:35:00Z</dcterms:created>
  <dcterms:modified xsi:type="dcterms:W3CDTF">2008-03-06T14:49:00Z</dcterms:modified>
</cp:coreProperties>
</file>