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ethay </w:t>
      </w:r>
      <w:del w:id="0" w:author="Dan Higinbotham" w:date="2009-05-07T12:28:00Z">
        <w:r>
          <w:rPr>
            <w:i/>
            <w:iCs/>
          </w:rPr>
          <w:delText>quick</w:delText>
        </w:r>
        <w:r>
          <w:rPr>
            <w:b/>
            <w:bCs/>
          </w:rPr>
          <w:delText xml:space="preserve"> </w:delText>
        </w:r>
        <w:r>
          <w:rPr>
            <w:u w:val="single"/>
          </w:rPr>
          <w:delText>brown</w:delText>
        </w:r>
        <w:r>
          <w:delText xml:space="preserve"> </w:delText>
        </w:r>
      </w:del>
      <w:r>
        <w:t xml:space="preserve">{x0:&lt;w:del w:id="0" w:author="Dan Higinbotham" w:date="2009-05-07T12:28:00Z"&gt;&lt;w:r&gt;&lt;w:rPr&gt;&lt;w:i/&gt;&lt;w:iCs/&gt;&lt;/w:rPr&gt;&lt;w:delText&gt;quick&lt;/w:delText&gt;&lt;/w:r&gt;&lt;w:r&gt;&lt;w:rPr&gt;&lt;w:b/&gt;&lt;w:bCs/&gt;&lt;/w:rPr&gt;&lt;w:delText xml:space="preserve"&gt; &lt;/w:delText&gt;&lt;/w:r&gt;&lt;w:r&gt;&lt;w:rPr&gt;&lt;w:u w:val="single"/&gt;&lt;/w:rPr&gt;&lt;w:delText&gt;brown&lt;/w:delText&gt;&lt;/w:r&gt;&lt;w:r&gt;&lt;w:delText xml:space="preserve"&gt; &lt;/w:delText&gt;&lt;/w:r&gt;&lt;/w:del&gt;}</w:t>
      </w:r>
      <w:ins w:id="1" w:author="HIGINBOTHAMDW" w:date="2009-05-07T16:14:00Z">
        <w:r>
          <w:rPr>
            <w:i/>
          </w:rPr>
          <w:t xml:space="preserve">{g1:&lt;w:ins w:id="1" w:author="HIGINBOTHAMDW" w:date="2009-05-07T16:14:00Z"&gt;&lt;w:r&gt;&lt;w:rPr&gt;&lt;w:i/&gt;&lt;/w:rPr&gt;&lt;w:t xml:space="preserve"&gt;}owslay {/g2:&lt;/w:t&gt;&lt;/w:r&gt;&lt;/w:ins&gt;}</w:t>
        </w:r>
      </w:ins>
      <w:ins w:id="2" w:author="HIGINBOTHAMDW" w:date="2009-05-07T16:15:00Z">
        <w:r>
          <w:rPr>
            <w:smallCaps/>
          </w:rPr>
          <w:t xml:space="preserve">{g3:&lt;w:ins w:id="2" w:author="HIGINBOTHAMDW" w:date="2009-05-07T16:15:00Z"&gt;&lt;w:r&gt;&lt;w:rPr&gt;&lt;w:smallCaps/&gt;&lt;/w:rPr&gt;&lt;w:t xml:space="preserve"&gt;}edray {/g4:&lt;/w:t&gt;&lt;/w:r&gt;&lt;/w:ins&gt;}</w:t>
        </w:r>
      </w:ins>
      <w:r>
        <w:t xml:space="preserve">oxfay ishay eadday.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26172"/>
    <w:rsid w:val="000C2AB1"/>
    <w:rsid w:val="000E5D4E"/>
    <w:rsid w:val="00152CE6"/>
    <w:rsid w:val="00160B1C"/>
    <w:rsid w:val="00162125"/>
    <w:rsid w:val="002151C9"/>
    <w:rsid w:val="00222B4F"/>
    <w:rsid w:val="002A08C9"/>
    <w:rsid w:val="003252E7"/>
    <w:rsid w:val="00326172"/>
    <w:rsid w:val="00332575"/>
    <w:rsid w:val="00371189"/>
    <w:rsid w:val="003746C4"/>
    <w:rsid w:val="005019B1"/>
    <w:rsid w:val="00550C5A"/>
    <w:rsid w:val="00563DDD"/>
    <w:rsid w:val="005B6C68"/>
    <w:rsid w:val="006C3971"/>
    <w:rsid w:val="00774894"/>
    <w:rsid w:val="007877D7"/>
    <w:rsid w:val="007C3601"/>
    <w:rsid w:val="00880E30"/>
    <w:rsid w:val="008B3861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CF50E1"/>
    <w:rsid w:val="00D01D19"/>
    <w:rsid w:val="00D01DFB"/>
    <w:rsid w:val="00D849CA"/>
    <w:rsid w:val="00DF6BDF"/>
    <w:rsid w:val="00E0349C"/>
    <w:rsid w:val="00E205BB"/>
    <w:rsid w:val="00E5217A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</Words>
  <Characters>34</Characters>
  <Application>Microsoft Office Word</Application>
  <DocSecurity>0</DocSecurity>
  <Lines>1</Lines>
  <Paragraphs>1</Paragraphs>
  <ScaleCrop>false</ScaleCrop>
  <Company>LDS Church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HIGINBOTHAMDW</cp:lastModifiedBy>
  <cp:revision>5</cp:revision>
  <dcterms:created xsi:type="dcterms:W3CDTF">2009-05-07T18:03:00Z</dcterms:created>
  <dcterms:modified xsi:type="dcterms:W3CDTF">2009-05-08T16:05:00Z</dcterms:modified>
</cp:coreProperties>
</file>