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 xml:space="preserve">enwhay editinghay, ithay ishay elpfulhay otay acktray </w:t>
      </w:r>
      <w:del w:id="0" w:author="name" w:date="2008-01-21T12:29:00Z">
        <w:r>
          <w:delText xml:space="preserve">edits  </w:delText>
        </w:r>
      </w:del>
      <w:r>
        <w:t xml:space="preserve">{x0}</w:t>
      </w:r>
      <w:ins w:id="1" w:author="name" w:date="2008-01-21T12:29:00Z">
        <w:r>
          <w:t xml:space="preserve">{g1}angeschay  {/g2}</w:t>
        </w:r>
      </w:ins>
      <w:r>
        <w:t xml:space="preserve">orhay addhay </w:t>
      </w:r>
      <w:commentRangeStart w:id="2"/>
      <w:r>
        <w:t xml:space="preserve">{x3}ommentscay</w:t>
      </w:r>
      <w:commentRangeEnd w:id="2"/>
      <w:r>
        <w:t xml:space="preserve">{x4}</w:t>
      </w:r>
      <w:r>
        <w:rPr>
          <w:rStyle w:val="CommentReference"/>
        </w:rPr>
        <w:commentReference w:id="2"/>
      </w:r>
      <w:r>
        <w:t xml:space="preserve">{x5}.</w:t>
      </w: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" w:author="name" w:date="2009-05-08T16:04:00Z" w:initials="n">
    <w:p w:rsidR="005754E0" w:rsidRDefault="005754E0" w:rsidP="005754E0">
      <w:pPr>
        <w:pStyle w:val="CommentText"/>
      </w:pPr>
      <w:r>
        <w:rPr>
          <w:rStyle w:val="CommentReference"/>
        </w:rPr>
        <w:annotationRef/>
      </w:r>
      <w:r>
        <w:t xml:space="preserve">{x0}</w:t>
      </w:r>
      <w:r>
        <w:t>{g1}icenay ommentcay{/g2}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216578"/>
    <w:rsid w:val="000C2AB1"/>
    <w:rsid w:val="000D0D27"/>
    <w:rsid w:val="00152CE6"/>
    <w:rsid w:val="00160B1C"/>
    <w:rsid w:val="00216578"/>
    <w:rsid w:val="00222B4F"/>
    <w:rsid w:val="002A08C9"/>
    <w:rsid w:val="003252E7"/>
    <w:rsid w:val="0035021C"/>
    <w:rsid w:val="00371189"/>
    <w:rsid w:val="003D6DF3"/>
    <w:rsid w:val="005019B1"/>
    <w:rsid w:val="00550C5A"/>
    <w:rsid w:val="005754E0"/>
    <w:rsid w:val="005B6C68"/>
    <w:rsid w:val="005E7207"/>
    <w:rsid w:val="007877D7"/>
    <w:rsid w:val="007B5902"/>
    <w:rsid w:val="007B7EDA"/>
    <w:rsid w:val="008469B9"/>
    <w:rsid w:val="00880E30"/>
    <w:rsid w:val="008C6109"/>
    <w:rsid w:val="008F51C2"/>
    <w:rsid w:val="0093691D"/>
    <w:rsid w:val="009640AA"/>
    <w:rsid w:val="00996B08"/>
    <w:rsid w:val="00A33183"/>
    <w:rsid w:val="00A34FF4"/>
    <w:rsid w:val="00A4689A"/>
    <w:rsid w:val="00A84684"/>
    <w:rsid w:val="00B03DA5"/>
    <w:rsid w:val="00B07802"/>
    <w:rsid w:val="00B61CA8"/>
    <w:rsid w:val="00B9271A"/>
    <w:rsid w:val="00BE098C"/>
    <w:rsid w:val="00C17E90"/>
    <w:rsid w:val="00C30474"/>
    <w:rsid w:val="00C963E9"/>
    <w:rsid w:val="00D06E91"/>
    <w:rsid w:val="00D849CA"/>
    <w:rsid w:val="00E0349C"/>
    <w:rsid w:val="00F25859"/>
    <w:rsid w:val="00FA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4E0"/>
    <w:pPr>
      <w:spacing w:after="200" w:line="276" w:lineRule="auto"/>
    </w:pPr>
    <w:rPr>
      <w:rFonts w:asciiTheme="minorHAnsi" w:hAnsi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165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65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6578"/>
    <w:rPr>
      <w:rFonts w:asciiTheme="minorHAnsi" w:hAnsiTheme="minorHAns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6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65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62</Characters>
  <Application>Microsoft Office Word</Application>
  <DocSecurity>0</DocSecurity>
  <Lines>1</Lines>
  <Paragraphs>1</Paragraphs>
  <ScaleCrop>false</ScaleCrop>
  <Company>LDS Church</Company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IGINBOTHAMDWhay</dc:creator>
  <cp:keywords/>
  <dc:description/>
  <cp:lastModifiedBy>HIGINBOTHAMDW</cp:lastModifiedBy>
  <cp:revision>5</cp:revision>
  <dcterms:created xsi:type="dcterms:W3CDTF">2009-05-08T21:51:00Z</dcterms:created>
  <dcterms:modified xsi:type="dcterms:W3CDTF">2009-05-16T13:07:00Z</dcterms:modified>
</cp:coreProperties>
</file>