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ethay </w:t>
      </w:r>
      <w:del w:id="0" w:author="Dan Higinbotham" w:date="2009-05-07T12:28:00Z">
        <w:r>
          <w:rPr>
            <w:i/>
            <w:iCs/>
          </w:rPr>
          <w:delText>quick</w:delText>
        </w:r>
        <w:r>
          <w:rPr>
            <w:b/>
            <w:bCs/>
          </w:rPr>
          <w:delText xml:space="preserve"> </w:delText>
        </w:r>
        <w:r>
          <w:rPr>
            <w:u w:val="single"/>
          </w:rPr>
          <w:delText>brown</w:delText>
        </w:r>
        <w:r>
          <w:delText xml:space="preserve"> </w:delText>
        </w:r>
      </w:del>
      <w:r>
        <w:t xml:space="preserve">{x0}</w:t>
      </w:r>
      <w:ins w:id="1" w:author="HIGINBOTHAMDW" w:date="2009-05-07T16:14:00Z">
        <w:r>
          <w:rPr>
            <w:i/>
          </w:rPr>
          <w:t xml:space="preserve">{g1}owslay {/g2}</w:t>
        </w:r>
      </w:ins>
      <w:ins w:id="2" w:author="HIGINBOTHAMDW" w:date="2009-05-07T16:15:00Z">
        <w:r>
          <w:rPr>
            <w:smallCaps/>
          </w:rPr>
          <w:t xml:space="preserve">{g3}edray {/g4}</w:t>
        </w:r>
      </w:ins>
      <w:r>
        <w:t xml:space="preserve">oxfay ishay eadday.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26172"/>
    <w:rsid w:val="000C2AB1"/>
    <w:rsid w:val="000E5D4E"/>
    <w:rsid w:val="00152CE6"/>
    <w:rsid w:val="00160B1C"/>
    <w:rsid w:val="00162125"/>
    <w:rsid w:val="002151C9"/>
    <w:rsid w:val="00222B4F"/>
    <w:rsid w:val="002A08C9"/>
    <w:rsid w:val="003252E7"/>
    <w:rsid w:val="00326172"/>
    <w:rsid w:val="00332575"/>
    <w:rsid w:val="00371189"/>
    <w:rsid w:val="003746C4"/>
    <w:rsid w:val="005019B1"/>
    <w:rsid w:val="00550C5A"/>
    <w:rsid w:val="00563DDD"/>
    <w:rsid w:val="005B6C68"/>
    <w:rsid w:val="006C3971"/>
    <w:rsid w:val="00774894"/>
    <w:rsid w:val="007877D7"/>
    <w:rsid w:val="007C3601"/>
    <w:rsid w:val="00880E30"/>
    <w:rsid w:val="008B3861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CF50E1"/>
    <w:rsid w:val="00D01D19"/>
    <w:rsid w:val="00D01DFB"/>
    <w:rsid w:val="00D849CA"/>
    <w:rsid w:val="00DF6BDF"/>
    <w:rsid w:val="00E0349C"/>
    <w:rsid w:val="00E205BB"/>
    <w:rsid w:val="00E5217A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Company>LDS Church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HIGINBOTHAMDW</cp:lastModifiedBy>
  <cp:revision>5</cp:revision>
  <dcterms:created xsi:type="dcterms:W3CDTF">2009-05-07T18:03:00Z</dcterms:created>
  <dcterms:modified xsi:type="dcterms:W3CDTF">2009-05-08T16:05:00Z</dcterms:modified>
</cp:coreProperties>
</file>